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34D5A9D4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940C4B">
        <w:rPr>
          <w:rFonts w:ascii="Times New Roman" w:hAnsi="Times New Roman" w:cs="Times New Roman"/>
          <w:color w:val="003399"/>
          <w:sz w:val="28"/>
          <w:szCs w:val="28"/>
        </w:rPr>
        <w:t>delle retribuzioni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3CA178F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08C7BB73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Avanzamento finanziario 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559F137F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precedentemente </w:t>
            </w:r>
            <w:r w:rsidR="001A6BE5">
              <w:rPr>
                <w:rFonts w:ascii="Times New Roman" w:hAnsi="Times New Roman" w:cs="Times New Roman"/>
                <w:b/>
                <w:sz w:val="20"/>
                <w:szCs w:val="20"/>
              </w:rPr>
              <w:t>erogato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="001A6BE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ammissib</w:t>
            </w:r>
            <w:r w:rsidR="007A672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4BCF3B3D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="007A672A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ammissibile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CB0DCF7" w:rsidR="009D19D9" w:rsidRPr="005C7BA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trasmessa </w:t>
            </w:r>
            <w:r w:rsidR="00940C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soggetto attuatore a corredo del rendiconto risulta completa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42045" w14:textId="77777777" w:rsidR="004B13FA" w:rsidRDefault="0087563D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della DG Personale</w:t>
            </w:r>
          </w:p>
          <w:p w14:paraId="407BC2AA" w14:textId="77777777" w:rsidR="0087563D" w:rsidRDefault="0087563D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6114F89D" w14:textId="77777777" w:rsidR="0087563D" w:rsidRDefault="0087563D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Lista dei contratti </w:t>
            </w:r>
            <w:r w:rsidR="0035536E">
              <w:rPr>
                <w:rFonts w:ascii="Times New Roman" w:hAnsi="Times New Roman"/>
                <w:sz w:val="20"/>
                <w:szCs w:val="20"/>
              </w:rPr>
              <w:t>con indicazione dello stato (dimesso/in servizio)</w:t>
            </w:r>
            <w:r w:rsidR="00EF3108">
              <w:rPr>
                <w:rFonts w:ascii="Times New Roman" w:hAnsi="Times New Roman"/>
                <w:sz w:val="20"/>
                <w:szCs w:val="20"/>
              </w:rPr>
              <w:t xml:space="preserve"> e la data di decorrenza dello stesso</w:t>
            </w:r>
          </w:p>
          <w:p w14:paraId="641E5F19" w14:textId="19A59ADB" w:rsidR="00266AE7" w:rsidRPr="00171D69" w:rsidRDefault="00C240C7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comprovante l’assenza di doppio finanziamento e </w:t>
            </w:r>
            <w:r w:rsidR="000A3412">
              <w:rPr>
                <w:rFonts w:ascii="Times New Roman" w:hAnsi="Times New Roman"/>
                <w:sz w:val="20"/>
                <w:szCs w:val="20"/>
              </w:rPr>
              <w:t>di conflitto di interessi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D6F" w:rsidRPr="005A4F00" w14:paraId="070AD00A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DBB4" w14:textId="77777777" w:rsidR="006C4D6F" w:rsidRPr="005A4F00" w:rsidRDefault="006C4D6F" w:rsidP="006C4D6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67916" w14:textId="7C99012E" w:rsidR="006C4D6F" w:rsidRPr="005A4F00" w:rsidRDefault="006C4D6F" w:rsidP="006C4D6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è proceduto alla verifica delle procedure di reclutamento nell’ambito della quale risulta assunto il personale oggetto di rendicontazione?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7A879" w14:textId="77777777" w:rsidR="006C4D6F" w:rsidRDefault="006C4D6F" w:rsidP="006C4D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C870898" w14:textId="77777777" w:rsidR="006C4D6F" w:rsidRPr="007457C6" w:rsidRDefault="006C4D6F" w:rsidP="006C4D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70FFBA9" w14:textId="33617281" w:rsidR="006C4D6F" w:rsidRPr="007457C6" w:rsidRDefault="006C4D6F" w:rsidP="006C4D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664D9" w14:textId="3B66DBE8" w:rsidR="006C4D6F" w:rsidRPr="00DF40C1" w:rsidRDefault="006C4D6F" w:rsidP="006C4D6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7CC98" w14:textId="77777777" w:rsidR="006C4D6F" w:rsidRPr="005A4F00" w:rsidRDefault="006C4D6F" w:rsidP="006C4D6F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0D57C" w14:textId="77777777" w:rsidR="006C4D6F" w:rsidRPr="005A4F00" w:rsidRDefault="006C4D6F" w:rsidP="006C4D6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0708" w:rsidRPr="005A4F00" w14:paraId="0B8CCB11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B67C7" w14:textId="77777777" w:rsidR="00390708" w:rsidRPr="005A4F00" w:rsidRDefault="00390708" w:rsidP="0039070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92D75" w14:textId="6C70477D" w:rsidR="00390708" w:rsidRDefault="00390708" w:rsidP="003907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sono tutte riconducibili a retribuzioni e relativi oneri?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FB7B4" w14:textId="77777777" w:rsidR="00390708" w:rsidRDefault="00390708" w:rsidP="0039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776D53" w14:textId="77777777" w:rsidR="00390708" w:rsidRPr="007457C6" w:rsidRDefault="00390708" w:rsidP="0039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91DE8E" w14:textId="77A9E995" w:rsidR="00390708" w:rsidRPr="007457C6" w:rsidRDefault="00390708" w:rsidP="0039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E14EE" w14:textId="77777777" w:rsidR="00390708" w:rsidRDefault="00390708" w:rsidP="0039070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6355E392" w14:textId="77777777" w:rsidR="00390708" w:rsidRDefault="00390708" w:rsidP="0039070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3D13F3EF" w14:textId="77777777" w:rsidR="00390708" w:rsidRDefault="00390708" w:rsidP="00390708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1E586" w14:textId="77777777" w:rsidR="00390708" w:rsidRPr="005A4F00" w:rsidRDefault="00390708" w:rsidP="00390708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F2D62" w14:textId="77777777" w:rsidR="00390708" w:rsidRDefault="00390708" w:rsidP="00390708">
            <w:pPr>
              <w:suppressAutoHyphens/>
              <w:autoSpaceDN w:val="0"/>
              <w:spacing w:line="252" w:lineRule="auto"/>
            </w:pPr>
          </w:p>
        </w:tc>
      </w:tr>
      <w:tr w:rsidR="00390708" w:rsidRPr="005A4F00" w14:paraId="0B1ACF83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0987A" w14:textId="77777777" w:rsidR="00390708" w:rsidRPr="005A4F00" w:rsidRDefault="00390708" w:rsidP="0039070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66672" w14:textId="439DB37A" w:rsidR="00390708" w:rsidRPr="005A4F00" w:rsidRDefault="00390708" w:rsidP="003907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retribuzioni oggetto di rendicontazione si riferiscono alle unità di personale assunte nell’ambito dell’investimento 1.8?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0E69E" w14:textId="77777777" w:rsidR="00390708" w:rsidRDefault="00390708" w:rsidP="0039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DC0D00" w14:textId="77777777" w:rsidR="00390708" w:rsidRPr="007457C6" w:rsidRDefault="00390708" w:rsidP="0039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D95135A" w14:textId="12EB6510" w:rsidR="00390708" w:rsidRPr="007457C6" w:rsidRDefault="00390708" w:rsidP="0039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91896" w14:textId="77777777" w:rsidR="00390708" w:rsidRDefault="00390708" w:rsidP="0039070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5240E9B7" w14:textId="77777777" w:rsidR="00390708" w:rsidRDefault="00390708" w:rsidP="0039070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5B147222" w14:textId="77777777" w:rsidR="00390708" w:rsidRPr="00DF40C1" w:rsidRDefault="00390708" w:rsidP="0039070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B67BB" w14:textId="77777777" w:rsidR="00390708" w:rsidRPr="005A4F00" w:rsidRDefault="00390708" w:rsidP="00390708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7418E" w14:textId="77777777" w:rsidR="00390708" w:rsidRPr="001A6BE5" w:rsidRDefault="00390708" w:rsidP="001A6BE5">
            <w:pPr>
              <w:suppressAutoHyphens/>
              <w:autoSpaceDN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0708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390708" w:rsidRPr="005A4F00" w:rsidRDefault="00390708" w:rsidP="0039070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7CEE60D4" w:rsidR="00390708" w:rsidRPr="005C7BA0" w:rsidRDefault="00390708" w:rsidP="0039070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retribuzioni si riferiscono a mensilità nella quale la risorsa era in servizio come riscontrabile dai database della DG Personale?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390708" w:rsidRDefault="00390708" w:rsidP="0039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390708" w:rsidRPr="007457C6" w:rsidRDefault="00390708" w:rsidP="003907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390708" w:rsidRPr="005A4F00" w:rsidRDefault="00390708" w:rsidP="003907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08130" w14:textId="77777777" w:rsidR="001A6BE5" w:rsidRDefault="001A6BE5" w:rsidP="001A6BE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0328E4D5" w14:textId="77777777" w:rsidR="001A6BE5" w:rsidRDefault="001A6BE5" w:rsidP="001A6BE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4B4A8AAA" w14:textId="0AF0286F" w:rsidR="00390708" w:rsidRPr="00E01B47" w:rsidRDefault="00390708" w:rsidP="0039070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390708" w:rsidRPr="005A4F00" w:rsidRDefault="00390708" w:rsidP="00390708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390708" w:rsidRPr="005A4F00" w:rsidRDefault="00390708" w:rsidP="003907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6BE5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1A6BE5" w:rsidRPr="005A4F00" w:rsidRDefault="001A6BE5" w:rsidP="001A6BE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7D87C1D1" w:rsidR="001A6BE5" w:rsidRPr="00AB39B8" w:rsidRDefault="001A6BE5" w:rsidP="001A6BE5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non risultano incluse in precedenti rendiconti?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A832" w14:textId="77777777" w:rsidR="001A6BE5" w:rsidRDefault="001A6BE5" w:rsidP="001A6B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924F11" w14:textId="77777777" w:rsidR="001A6BE5" w:rsidRPr="007457C6" w:rsidRDefault="001A6BE5" w:rsidP="001A6B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7CF03542" w:rsidR="001A6BE5" w:rsidRPr="007457C6" w:rsidRDefault="001A6BE5" w:rsidP="001A6BE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82F5F" w14:textId="77777777" w:rsidR="001A6BE5" w:rsidRDefault="001A6BE5" w:rsidP="001A6BE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547E15DE" w14:textId="77777777" w:rsidR="001A6BE5" w:rsidRDefault="001A6BE5" w:rsidP="001A6BE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4C9E8D31" w14:textId="3DB6A5FF" w:rsidR="001A6BE5" w:rsidRPr="00F52CA0" w:rsidRDefault="001A6BE5" w:rsidP="001A6BE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1A6BE5" w:rsidRPr="005A4F00" w:rsidRDefault="001A6BE5" w:rsidP="001A6B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1A6BE5" w:rsidRPr="00010BEC" w:rsidRDefault="001A6BE5" w:rsidP="001A6BE5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8D6525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8D6525" w:rsidRPr="005A4F00" w:rsidRDefault="008D6525" w:rsidP="008D652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58BA4926" w:rsidR="008D6525" w:rsidRPr="00AB39B8" w:rsidRDefault="008D6525" w:rsidP="008D652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verifiche inerenti all’assenza di conflitto di interessi hanno dato esito positivo? Si è proceduto ad effettuare specifiche interrogazioni del sistema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E3259" w14:textId="77777777" w:rsidR="008D6525" w:rsidRDefault="008D6525" w:rsidP="008D6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FDE67BC" w14:textId="77777777" w:rsidR="008D6525" w:rsidRPr="007457C6" w:rsidRDefault="008D6525" w:rsidP="008D6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523E643F" w:rsidR="008D6525" w:rsidRPr="005A4F00" w:rsidRDefault="008D6525" w:rsidP="008D6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49F25" w14:textId="77777777" w:rsidR="008D6525" w:rsidRPr="008D6525" w:rsidRDefault="008D6525" w:rsidP="008D652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  <w:p w14:paraId="15355084" w14:textId="177A75B5" w:rsidR="008D6525" w:rsidRPr="00D55C5D" w:rsidRDefault="008D6525" w:rsidP="008D652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Arachne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8D6525" w:rsidRPr="005A4F00" w:rsidRDefault="008D6525" w:rsidP="008D65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8D6525" w:rsidRPr="00010BEC" w:rsidRDefault="008D6525" w:rsidP="008D652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D6525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8D6525" w:rsidRPr="005A4F00" w:rsidRDefault="008D6525" w:rsidP="008D652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1A4F3996" w:rsidR="008D6525" w:rsidRPr="00AB39B8" w:rsidRDefault="006C2F31" w:rsidP="008D6525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verifiche inerenti all’assenza di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doppio finanziamento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hanno dato esito positivo? Si è proceduto ad effettuare specifiche interrogazioni del sistema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9B50F" w14:textId="2807A896" w:rsidR="008D6525" w:rsidRPr="007457C6" w:rsidRDefault="008D6525" w:rsidP="008D6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3E79F" w14:textId="23D7A9FE" w:rsidR="008D6525" w:rsidRPr="00AD0216" w:rsidRDefault="008D6525" w:rsidP="008D6525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8D6525" w:rsidRPr="005A4F00" w:rsidRDefault="008D6525" w:rsidP="008D65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8D6525" w:rsidRPr="005A4F00" w:rsidRDefault="008D6525" w:rsidP="008D65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6525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D6525" w:rsidRPr="005A4F00" w:rsidRDefault="008D6525" w:rsidP="008D652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1CF1B765" w:rsidR="008D6525" w:rsidRPr="00E01B47" w:rsidRDefault="008D6525" w:rsidP="008D6525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La documentazione relativa al pagamento è completa ed 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" w:author="Carla Addari" w:date="2022-11-03T00:59:00Z">
              <w:r w:rsidDel="009F49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>
              <w:rPr>
                <w:rFonts w:ascii="Times New Roman" w:hAnsi="Times New Roman" w:cs="Times New Roman"/>
                <w:sz w:val="20"/>
                <w:szCs w:val="20"/>
              </w:rPr>
              <w:t>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D6525" w:rsidRDefault="008D6525" w:rsidP="008D6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D6525" w:rsidRPr="007457C6" w:rsidRDefault="008D6525" w:rsidP="008D6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D6525" w:rsidRPr="005A4F00" w:rsidRDefault="008D6525" w:rsidP="008D65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D6525" w:rsidRDefault="008D6525" w:rsidP="008D652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E2A3DFA" w14:textId="49B321F3" w:rsidR="008D6525" w:rsidRPr="005A4F00" w:rsidRDefault="008D6525" w:rsidP="008D652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D6525" w:rsidRPr="005A4F00" w:rsidRDefault="008D6525" w:rsidP="008D65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D6525" w:rsidRPr="005A4F00" w:rsidRDefault="008D6525" w:rsidP="008D65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66B40951" w14:textId="77777777" w:rsidR="00433E97" w:rsidRDefault="00433E97" w:rsidP="00433E97"/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433E97">
        <w:trPr>
          <w:trHeight w:val="397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Positivo: la spesa è interamente ammissibile</w:t>
            </w:r>
          </w:p>
        </w:tc>
      </w:tr>
      <w:tr w:rsidR="00433E97" w14:paraId="041F1767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spesa è parzialmente ammissibile in relazione a specifiche voci di spesa</w:t>
            </w:r>
          </w:p>
        </w:tc>
      </w:tr>
      <w:tr w:rsidR="00433E97" w14:paraId="6A72A61F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Negativo: la spesa è totalmente inammissibile</w:t>
            </w:r>
          </w:p>
        </w:tc>
      </w:tr>
      <w:tr w:rsidR="00433E97" w14:paraId="0207BDB3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3ED1EA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</w:p>
        </w:tc>
      </w:tr>
      <w:tr w:rsidR="00433E97" w14:paraId="15C7BB27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40DF6A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</w:p>
        </w:tc>
      </w:tr>
      <w:tr w:rsidR="00433E97" w14:paraId="7A3AF4FB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EE54E0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</w:p>
        </w:tc>
      </w:tr>
      <w:tr w:rsidR="00433E97" w14:paraId="112BC5E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538B2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CD3B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0082DF2A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B7ECE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083EED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Raccomandazioni: </w:t>
            </w:r>
          </w:p>
          <w:p w14:paraId="2562C358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CD81D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xx/xx/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C11AB1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……………….</w:t>
            </w:r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67FB02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……………….</w:t>
            </w:r>
          </w:p>
        </w:tc>
      </w:tr>
    </w:tbl>
    <w:p w14:paraId="4C56671F" w14:textId="77777777" w:rsidR="00433E97" w:rsidRDefault="00433E97" w:rsidP="00433E97"/>
    <w:p w14:paraId="29BEF26B" w14:textId="77777777" w:rsidR="00433E97" w:rsidRDefault="00433E97" w:rsidP="00433E97"/>
    <w:p w14:paraId="1D66CAC4" w14:textId="77777777" w:rsidR="00433E97" w:rsidRDefault="00433E97" w:rsidP="00433E97">
      <w:pPr>
        <w:tabs>
          <w:tab w:val="left" w:pos="5595"/>
        </w:tabs>
        <w:rPr>
          <w:rFonts w:ascii="Times New Roman" w:hAnsi="Times New Roman" w:cs="Times New Roman"/>
        </w:rPr>
      </w:pPr>
    </w:p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8309C" w14:textId="77777777" w:rsidR="008D3479" w:rsidRDefault="008D3479" w:rsidP="00CB27BC">
      <w:pPr>
        <w:spacing w:after="0" w:line="240" w:lineRule="auto"/>
      </w:pPr>
      <w:r>
        <w:separator/>
      </w:r>
    </w:p>
  </w:endnote>
  <w:endnote w:type="continuationSeparator" w:id="0">
    <w:p w14:paraId="22CF7DBE" w14:textId="77777777" w:rsidR="008D3479" w:rsidRDefault="008D3479" w:rsidP="00CB27BC">
      <w:pPr>
        <w:spacing w:after="0" w:line="240" w:lineRule="auto"/>
      </w:pPr>
      <w:r>
        <w:continuationSeparator/>
      </w:r>
    </w:p>
  </w:endnote>
  <w:endnote w:type="continuationNotice" w:id="1">
    <w:p w14:paraId="6052D8B1" w14:textId="77777777" w:rsidR="008D3479" w:rsidRDefault="008D34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E3CCA6" w14:textId="77777777" w:rsidR="008D3479" w:rsidRDefault="008D3479" w:rsidP="00CB27BC">
      <w:pPr>
        <w:spacing w:after="0" w:line="240" w:lineRule="auto"/>
      </w:pPr>
      <w:r>
        <w:separator/>
      </w:r>
    </w:p>
  </w:footnote>
  <w:footnote w:type="continuationSeparator" w:id="0">
    <w:p w14:paraId="2D73224D" w14:textId="77777777" w:rsidR="008D3479" w:rsidRDefault="008D3479" w:rsidP="00CB27BC">
      <w:pPr>
        <w:spacing w:after="0" w:line="240" w:lineRule="auto"/>
      </w:pPr>
      <w:r>
        <w:continuationSeparator/>
      </w:r>
    </w:p>
  </w:footnote>
  <w:footnote w:type="continuationNotice" w:id="1">
    <w:p w14:paraId="1C9064E3" w14:textId="77777777" w:rsidR="008D3479" w:rsidRDefault="008D34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4337B9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4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0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"/>
  </w:num>
  <w:num w:numId="10">
    <w:abstractNumId w:val="16"/>
  </w:num>
  <w:num w:numId="11">
    <w:abstractNumId w:val="12"/>
  </w:num>
  <w:num w:numId="12">
    <w:abstractNumId w:val="5"/>
  </w:num>
  <w:num w:numId="13">
    <w:abstractNumId w:val="8"/>
  </w:num>
  <w:num w:numId="14">
    <w:abstractNumId w:val="14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  <w:num w:numId="19">
    <w:abstractNumId w:val="0"/>
  </w:num>
  <w:num w:numId="20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rla Addari">
    <w15:presenceInfo w15:providerId="AD" w15:userId="S::carla.addari@giustizia.it::3df5439f-11a7-4094-ae5e-47dc2d9c67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3412"/>
    <w:rsid w:val="000A4869"/>
    <w:rsid w:val="000A562D"/>
    <w:rsid w:val="000C5739"/>
    <w:rsid w:val="000C6720"/>
    <w:rsid w:val="000D0D3B"/>
    <w:rsid w:val="000D25EA"/>
    <w:rsid w:val="000D60E6"/>
    <w:rsid w:val="000F4845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7BB1"/>
    <w:rsid w:val="00181293"/>
    <w:rsid w:val="00183A0D"/>
    <w:rsid w:val="00191BA5"/>
    <w:rsid w:val="0019637D"/>
    <w:rsid w:val="001A5D16"/>
    <w:rsid w:val="001A6926"/>
    <w:rsid w:val="001A6BE5"/>
    <w:rsid w:val="001A6DDD"/>
    <w:rsid w:val="001B21BC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66AE7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417A7"/>
    <w:rsid w:val="003466FE"/>
    <w:rsid w:val="00347972"/>
    <w:rsid w:val="00347FCF"/>
    <w:rsid w:val="003551C9"/>
    <w:rsid w:val="0035536E"/>
    <w:rsid w:val="00364931"/>
    <w:rsid w:val="0037634B"/>
    <w:rsid w:val="00381AAC"/>
    <w:rsid w:val="00390708"/>
    <w:rsid w:val="00391DDB"/>
    <w:rsid w:val="00394538"/>
    <w:rsid w:val="00397C7F"/>
    <w:rsid w:val="003A13D0"/>
    <w:rsid w:val="003A6542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33E97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585"/>
    <w:rsid w:val="00574D09"/>
    <w:rsid w:val="005941EB"/>
    <w:rsid w:val="00594473"/>
    <w:rsid w:val="005A4A09"/>
    <w:rsid w:val="005A4F00"/>
    <w:rsid w:val="005A5C5E"/>
    <w:rsid w:val="005B0350"/>
    <w:rsid w:val="005C79F2"/>
    <w:rsid w:val="005C7BA0"/>
    <w:rsid w:val="005D022E"/>
    <w:rsid w:val="005D3056"/>
    <w:rsid w:val="005E0952"/>
    <w:rsid w:val="005E6922"/>
    <w:rsid w:val="005E780C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C2F31"/>
    <w:rsid w:val="006C4D6F"/>
    <w:rsid w:val="006E5011"/>
    <w:rsid w:val="006E7E88"/>
    <w:rsid w:val="00717E69"/>
    <w:rsid w:val="00724499"/>
    <w:rsid w:val="0073358A"/>
    <w:rsid w:val="00735267"/>
    <w:rsid w:val="0074481C"/>
    <w:rsid w:val="007457C6"/>
    <w:rsid w:val="00753622"/>
    <w:rsid w:val="00755D1F"/>
    <w:rsid w:val="00760E91"/>
    <w:rsid w:val="0077020C"/>
    <w:rsid w:val="007717B9"/>
    <w:rsid w:val="0077537C"/>
    <w:rsid w:val="007828C4"/>
    <w:rsid w:val="00794680"/>
    <w:rsid w:val="00795A2C"/>
    <w:rsid w:val="007A672A"/>
    <w:rsid w:val="007A7CA5"/>
    <w:rsid w:val="007B6619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563D"/>
    <w:rsid w:val="008774FE"/>
    <w:rsid w:val="008804A9"/>
    <w:rsid w:val="00897F2D"/>
    <w:rsid w:val="008A37A8"/>
    <w:rsid w:val="008B476D"/>
    <w:rsid w:val="008C0F6B"/>
    <w:rsid w:val="008C2841"/>
    <w:rsid w:val="008D0D55"/>
    <w:rsid w:val="008D3479"/>
    <w:rsid w:val="008D38DC"/>
    <w:rsid w:val="008D5935"/>
    <w:rsid w:val="008D6525"/>
    <w:rsid w:val="008E0BAE"/>
    <w:rsid w:val="008E156D"/>
    <w:rsid w:val="008E386D"/>
    <w:rsid w:val="00905286"/>
    <w:rsid w:val="00917F33"/>
    <w:rsid w:val="0092563B"/>
    <w:rsid w:val="00930B4F"/>
    <w:rsid w:val="00940C4B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D19D9"/>
    <w:rsid w:val="009D3278"/>
    <w:rsid w:val="009D5CB5"/>
    <w:rsid w:val="009E043A"/>
    <w:rsid w:val="009F49F0"/>
    <w:rsid w:val="009F7D31"/>
    <w:rsid w:val="00A03319"/>
    <w:rsid w:val="00A07604"/>
    <w:rsid w:val="00A14D54"/>
    <w:rsid w:val="00A274E2"/>
    <w:rsid w:val="00A37CA7"/>
    <w:rsid w:val="00A40DDF"/>
    <w:rsid w:val="00A42353"/>
    <w:rsid w:val="00A449CE"/>
    <w:rsid w:val="00A93DD1"/>
    <w:rsid w:val="00AA2A65"/>
    <w:rsid w:val="00AB39B8"/>
    <w:rsid w:val="00AC2922"/>
    <w:rsid w:val="00AC44D5"/>
    <w:rsid w:val="00AC7B22"/>
    <w:rsid w:val="00AD0216"/>
    <w:rsid w:val="00AD3C21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5B52"/>
    <w:rsid w:val="00C2335D"/>
    <w:rsid w:val="00C240C7"/>
    <w:rsid w:val="00C305FC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D692E"/>
    <w:rsid w:val="00DE041E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576FB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E0174"/>
    <w:rsid w:val="00EE0D95"/>
    <w:rsid w:val="00EE243F"/>
    <w:rsid w:val="00EE7C8B"/>
    <w:rsid w:val="00EF2CE6"/>
    <w:rsid w:val="00EF3108"/>
    <w:rsid w:val="00F02947"/>
    <w:rsid w:val="00F1714F"/>
    <w:rsid w:val="00F23257"/>
    <w:rsid w:val="00F31A8A"/>
    <w:rsid w:val="00F3767E"/>
    <w:rsid w:val="00F37CB7"/>
    <w:rsid w:val="00F41278"/>
    <w:rsid w:val="00F42862"/>
    <w:rsid w:val="00F45BAC"/>
    <w:rsid w:val="00F52CA0"/>
    <w:rsid w:val="00F53F7C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2C8A7B-066A-4F49-8EEE-0844E15D84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F511C2-65F3-4EDE-9E5A-379A60D82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107</cp:revision>
  <cp:lastPrinted>2022-10-12T06:54:00Z</cp:lastPrinted>
  <dcterms:created xsi:type="dcterms:W3CDTF">2022-10-14T10:03:00Z</dcterms:created>
  <dcterms:modified xsi:type="dcterms:W3CDTF">2023-03-17T01:09:00Z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